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65E" w:rsidRDefault="0097265E" w:rsidP="0097265E">
      <w:pPr>
        <w:widowControl w:val="0"/>
        <w:tabs>
          <w:tab w:val="right" w:pos="10170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>TABLE 2.3.7-3</w:t>
      </w:r>
      <w:r>
        <w:rPr>
          <w:rFonts w:ascii="Arial" w:hAnsi="Arial"/>
          <w:color w:val="000000"/>
          <w:sz w:val="20"/>
        </w:rPr>
        <w:tab/>
      </w:r>
    </w:p>
    <w:p w:rsidR="0097265E" w:rsidRDefault="0097265E" w:rsidP="0097265E">
      <w:pPr>
        <w:widowControl w:val="0"/>
        <w:tabs>
          <w:tab w:val="center" w:pos="5086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  <w:t>MONITORING STATION IDENTIFICATION</w:t>
      </w:r>
    </w:p>
    <w:p w:rsidR="0097265E" w:rsidRDefault="0097265E" w:rsidP="0097265E">
      <w:pPr>
        <w:widowControl w:val="0"/>
        <w:tabs>
          <w:tab w:val="center" w:pos="5086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</w:r>
    </w:p>
    <w:p w:rsidR="0097265E" w:rsidRDefault="0097265E" w:rsidP="0097265E">
      <w:pPr>
        <w:widowControl w:val="0"/>
        <w:tabs>
          <w:tab w:val="left" w:pos="-1080"/>
          <w:tab w:val="left" w:pos="-720"/>
          <w:tab w:val="left" w:pos="0"/>
          <w:tab w:val="left" w:pos="3480"/>
          <w:tab w:val="left" w:pos="4500"/>
          <w:tab w:val="left" w:pos="6480"/>
        </w:tabs>
        <w:spacing w:line="215" w:lineRule="auto"/>
        <w:jc w:val="center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ECCLES CANYON/MUD CREEK DRAINAGES</w:t>
      </w:r>
    </w:p>
    <w:p w:rsidR="0097265E" w:rsidRDefault="0097265E" w:rsidP="0097265E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4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15" w:lineRule="auto"/>
        <w:rPr>
          <w:rFonts w:ascii="Arial" w:hAnsi="Arial"/>
          <w:color w:val="000000"/>
          <w:sz w:val="20"/>
        </w:rPr>
      </w:pPr>
    </w:p>
    <w:p w:rsidR="0097265E" w:rsidRDefault="0097265E" w:rsidP="0097265E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4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STREAM </w:t>
      </w:r>
      <w:proofErr w:type="gramStart"/>
      <w:r>
        <w:rPr>
          <w:rFonts w:ascii="Arial" w:hAnsi="Arial"/>
          <w:color w:val="000000"/>
          <w:sz w:val="20"/>
        </w:rPr>
        <w:t>STATIONS  -</w:t>
      </w:r>
      <w:proofErr w:type="gramEnd"/>
      <w:r>
        <w:rPr>
          <w:rFonts w:ascii="Arial" w:hAnsi="Arial"/>
          <w:color w:val="000000"/>
          <w:sz w:val="20"/>
        </w:rPr>
        <w:t xml:space="preserve"> 1413 Stations</w:t>
      </w:r>
    </w:p>
    <w:p w:rsidR="0097265E" w:rsidRDefault="0097265E" w:rsidP="0097265E">
      <w:pPr>
        <w:widowControl w:val="0"/>
        <w:tabs>
          <w:tab w:val="left" w:pos="-1440"/>
          <w:tab w:val="left" w:pos="-720"/>
          <w:tab w:val="left" w:pos="0"/>
          <w:tab w:val="left" w:pos="576"/>
          <w:tab w:val="left" w:pos="720"/>
          <w:tab w:val="left" w:pos="1152"/>
          <w:tab w:val="left" w:pos="1440"/>
          <w:tab w:val="left" w:pos="1728"/>
          <w:tab w:val="left" w:pos="2160"/>
          <w:tab w:val="left" w:pos="2304"/>
          <w:tab w:val="left" w:pos="2880"/>
          <w:tab w:val="left" w:pos="3456"/>
          <w:tab w:val="left" w:pos="3480"/>
          <w:tab w:val="left" w:pos="3600"/>
          <w:tab w:val="left" w:pos="4032"/>
          <w:tab w:val="left" w:pos="4320"/>
          <w:tab w:val="left" w:pos="4608"/>
          <w:tab w:val="left" w:pos="5040"/>
          <w:tab w:val="left" w:pos="5184"/>
          <w:tab w:val="left" w:pos="5760"/>
          <w:tab w:val="left" w:pos="6336"/>
          <w:tab w:val="left" w:pos="6480"/>
          <w:tab w:val="left" w:pos="6912"/>
          <w:tab w:val="left" w:pos="7200"/>
          <w:tab w:val="left" w:pos="7488"/>
          <w:tab w:val="left" w:pos="7920"/>
          <w:tab w:val="left" w:pos="8064"/>
          <w:tab w:val="left" w:pos="8640"/>
          <w:tab w:val="left" w:pos="9216"/>
          <w:tab w:val="left" w:pos="9360"/>
          <w:tab w:val="left" w:pos="9792"/>
          <w:tab w:val="left" w:pos="10080"/>
          <w:tab w:val="left" w:pos="10368"/>
        </w:tabs>
        <w:spacing w:line="215" w:lineRule="auto"/>
        <w:ind w:left="6912" w:hanging="6912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CS-3 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>CS-6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 xml:space="preserve">     CS-9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>CS-11</w:t>
      </w:r>
      <w:r>
        <w:rPr>
          <w:rFonts w:ascii="Arial" w:hAnsi="Arial"/>
          <w:color w:val="000000"/>
          <w:sz w:val="20"/>
        </w:rPr>
        <w:tab/>
        <w:t xml:space="preserve"> </w:t>
      </w:r>
      <w:r>
        <w:rPr>
          <w:rFonts w:ascii="Arial" w:hAnsi="Arial"/>
          <w:color w:val="000000"/>
          <w:sz w:val="20"/>
        </w:rPr>
        <w:tab/>
        <w:t>CS-19</w:t>
      </w:r>
      <w:r>
        <w:rPr>
          <w:rFonts w:ascii="Arial" w:hAnsi="Arial"/>
          <w:color w:val="000000"/>
          <w:sz w:val="20"/>
        </w:rPr>
        <w:tab/>
        <w:t xml:space="preserve">CS-20 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>CS-24</w:t>
      </w:r>
    </w:p>
    <w:p w:rsidR="0097265E" w:rsidRDefault="0097265E" w:rsidP="0097265E">
      <w:pPr>
        <w:widowControl w:val="0"/>
        <w:tabs>
          <w:tab w:val="left" w:pos="-1440"/>
          <w:tab w:val="left" w:pos="-720"/>
          <w:tab w:val="left" w:pos="0"/>
          <w:tab w:val="left" w:pos="576"/>
          <w:tab w:val="left" w:pos="720"/>
          <w:tab w:val="left" w:pos="1152"/>
          <w:tab w:val="left" w:pos="1440"/>
          <w:tab w:val="left" w:pos="1728"/>
          <w:tab w:val="left" w:pos="2160"/>
          <w:tab w:val="left" w:pos="2304"/>
          <w:tab w:val="left" w:pos="2880"/>
          <w:tab w:val="left" w:pos="3456"/>
          <w:tab w:val="left" w:pos="3480"/>
          <w:tab w:val="left" w:pos="3600"/>
          <w:tab w:val="left" w:pos="4032"/>
          <w:tab w:val="left" w:pos="4320"/>
          <w:tab w:val="left" w:pos="4608"/>
          <w:tab w:val="left" w:pos="5040"/>
          <w:tab w:val="left" w:pos="5184"/>
          <w:tab w:val="left" w:pos="5760"/>
          <w:tab w:val="left" w:pos="6336"/>
          <w:tab w:val="left" w:pos="6480"/>
          <w:tab w:val="left" w:pos="6912"/>
          <w:tab w:val="left" w:pos="7200"/>
          <w:tab w:val="left" w:pos="7488"/>
          <w:tab w:val="left" w:pos="7920"/>
          <w:tab w:val="left" w:pos="8064"/>
          <w:tab w:val="left" w:pos="8640"/>
          <w:tab w:val="left" w:pos="9216"/>
          <w:tab w:val="left" w:pos="9360"/>
          <w:tab w:val="left" w:pos="9792"/>
          <w:tab w:val="left" w:pos="10080"/>
          <w:tab w:val="left" w:pos="10368"/>
        </w:tabs>
        <w:spacing w:line="215" w:lineRule="auto"/>
        <w:ind w:left="6480" w:hanging="648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CS-21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 xml:space="preserve">     VC-6 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 xml:space="preserve">     VC-9 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 xml:space="preserve">VC-10 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>VC-11</w:t>
      </w:r>
      <w:r>
        <w:rPr>
          <w:rFonts w:ascii="Arial" w:hAnsi="Arial"/>
          <w:color w:val="000000"/>
          <w:sz w:val="20"/>
        </w:rPr>
        <w:tab/>
        <w:t>VC-12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 xml:space="preserve">   CS-25 </w:t>
      </w:r>
    </w:p>
    <w:p w:rsidR="0097265E" w:rsidRDefault="0097265E" w:rsidP="0097265E">
      <w:pPr>
        <w:widowControl w:val="0"/>
        <w:tabs>
          <w:tab w:val="left" w:pos="-1440"/>
          <w:tab w:val="left" w:pos="-720"/>
          <w:tab w:val="left" w:pos="0"/>
          <w:tab w:val="left" w:pos="576"/>
          <w:tab w:val="left" w:pos="720"/>
          <w:tab w:val="left" w:pos="1152"/>
          <w:tab w:val="left" w:pos="1440"/>
          <w:tab w:val="left" w:pos="1728"/>
          <w:tab w:val="left" w:pos="2160"/>
          <w:tab w:val="left" w:pos="2304"/>
          <w:tab w:val="left" w:pos="2880"/>
          <w:tab w:val="left" w:pos="3456"/>
          <w:tab w:val="left" w:pos="3480"/>
          <w:tab w:val="left" w:pos="3600"/>
          <w:tab w:val="left" w:pos="4032"/>
          <w:tab w:val="left" w:pos="4320"/>
          <w:tab w:val="left" w:pos="4608"/>
          <w:tab w:val="left" w:pos="5040"/>
          <w:tab w:val="left" w:pos="5184"/>
          <w:tab w:val="left" w:pos="5760"/>
          <w:tab w:val="left" w:pos="6336"/>
          <w:tab w:val="left" w:pos="6480"/>
          <w:tab w:val="left" w:pos="6912"/>
          <w:tab w:val="left" w:pos="7200"/>
          <w:tab w:val="left" w:pos="7488"/>
          <w:tab w:val="left" w:pos="7920"/>
          <w:tab w:val="left" w:pos="8064"/>
          <w:tab w:val="left" w:pos="8640"/>
          <w:tab w:val="left" w:pos="9216"/>
          <w:tab w:val="left" w:pos="9360"/>
          <w:tab w:val="left" w:pos="9792"/>
          <w:tab w:val="left" w:pos="10080"/>
          <w:tab w:val="left" w:pos="10368"/>
        </w:tabs>
        <w:spacing w:line="215" w:lineRule="auto"/>
        <w:ind w:left="6480" w:hanging="648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NL sites (varies)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 xml:space="preserve">      </w:t>
      </w:r>
      <w:r>
        <w:rPr>
          <w:rFonts w:ascii="Arial" w:hAnsi="Arial"/>
          <w:color w:val="000000"/>
          <w:sz w:val="20"/>
        </w:rPr>
        <w:tab/>
        <w:t xml:space="preserve">    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</w:p>
    <w:p w:rsidR="0097265E" w:rsidRDefault="0097265E" w:rsidP="0097265E">
      <w:pPr>
        <w:widowControl w:val="0"/>
        <w:tabs>
          <w:tab w:val="left" w:pos="-1440"/>
          <w:tab w:val="left" w:pos="-720"/>
          <w:tab w:val="left" w:pos="0"/>
          <w:tab w:val="left" w:pos="576"/>
          <w:tab w:val="left" w:pos="720"/>
          <w:tab w:val="left" w:pos="1152"/>
          <w:tab w:val="left" w:pos="1440"/>
          <w:tab w:val="left" w:pos="1728"/>
          <w:tab w:val="left" w:pos="2160"/>
          <w:tab w:val="left" w:pos="2304"/>
          <w:tab w:val="left" w:pos="2880"/>
          <w:tab w:val="left" w:pos="3456"/>
          <w:tab w:val="left" w:pos="3480"/>
          <w:tab w:val="left" w:pos="3600"/>
          <w:tab w:val="left" w:pos="4032"/>
          <w:tab w:val="left" w:pos="4320"/>
          <w:tab w:val="left" w:pos="4608"/>
          <w:tab w:val="left" w:pos="5040"/>
          <w:tab w:val="left" w:pos="5184"/>
          <w:tab w:val="left" w:pos="5760"/>
          <w:tab w:val="left" w:pos="6336"/>
          <w:tab w:val="left" w:pos="6480"/>
          <w:tab w:val="left" w:pos="6912"/>
          <w:tab w:val="left" w:pos="7200"/>
          <w:tab w:val="left" w:pos="7488"/>
          <w:tab w:val="left" w:pos="7920"/>
          <w:tab w:val="left" w:pos="8064"/>
          <w:tab w:val="left" w:pos="8640"/>
          <w:tab w:val="left" w:pos="9216"/>
          <w:tab w:val="left" w:pos="9360"/>
          <w:tab w:val="left" w:pos="9792"/>
          <w:tab w:val="left" w:pos="10080"/>
          <w:tab w:val="left" w:pos="10368"/>
        </w:tabs>
        <w:spacing w:line="215" w:lineRule="auto"/>
        <w:ind w:left="432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</w:p>
    <w:p w:rsidR="0097265E" w:rsidRDefault="0097265E" w:rsidP="0097265E">
      <w:pPr>
        <w:widowControl w:val="0"/>
        <w:tabs>
          <w:tab w:val="left" w:pos="-1440"/>
          <w:tab w:val="left" w:pos="-720"/>
          <w:tab w:val="left" w:pos="0"/>
          <w:tab w:val="left" w:pos="576"/>
          <w:tab w:val="left" w:pos="720"/>
          <w:tab w:val="left" w:pos="1152"/>
          <w:tab w:val="left" w:pos="1440"/>
          <w:tab w:val="left" w:pos="1728"/>
          <w:tab w:val="left" w:pos="2160"/>
          <w:tab w:val="left" w:pos="2304"/>
          <w:tab w:val="left" w:pos="2880"/>
          <w:tab w:val="left" w:pos="3456"/>
          <w:tab w:val="left" w:pos="3480"/>
          <w:tab w:val="left" w:pos="3600"/>
          <w:tab w:val="left" w:pos="4032"/>
          <w:tab w:val="left" w:pos="4320"/>
          <w:tab w:val="left" w:pos="4608"/>
          <w:tab w:val="left" w:pos="5040"/>
          <w:tab w:val="left" w:pos="5184"/>
          <w:tab w:val="left" w:pos="5760"/>
          <w:tab w:val="left" w:pos="6336"/>
          <w:tab w:val="left" w:pos="6480"/>
          <w:tab w:val="left" w:pos="6912"/>
          <w:tab w:val="left" w:pos="7200"/>
          <w:tab w:val="left" w:pos="7488"/>
          <w:tab w:val="left" w:pos="7920"/>
          <w:tab w:val="left" w:pos="8064"/>
          <w:tab w:val="left" w:pos="8640"/>
          <w:tab w:val="left" w:pos="9216"/>
          <w:tab w:val="left" w:pos="9360"/>
          <w:tab w:val="left" w:pos="9792"/>
          <w:tab w:val="left" w:pos="10080"/>
          <w:tab w:val="left" w:pos="10368"/>
        </w:tabs>
        <w:spacing w:line="215" w:lineRule="auto"/>
        <w:rPr>
          <w:rFonts w:ascii="Arial" w:hAnsi="Arial"/>
          <w:color w:val="000000"/>
          <w:sz w:val="20"/>
        </w:rPr>
      </w:pPr>
    </w:p>
    <w:p w:rsidR="0097265E" w:rsidRDefault="0097265E" w:rsidP="0097265E">
      <w:pPr>
        <w:widowControl w:val="0"/>
        <w:tabs>
          <w:tab w:val="left" w:pos="-1440"/>
          <w:tab w:val="left" w:pos="-720"/>
          <w:tab w:val="left" w:pos="0"/>
          <w:tab w:val="left" w:pos="576"/>
          <w:tab w:val="left" w:pos="720"/>
          <w:tab w:val="left" w:pos="1152"/>
          <w:tab w:val="left" w:pos="1440"/>
          <w:tab w:val="left" w:pos="1728"/>
          <w:tab w:val="left" w:pos="2160"/>
          <w:tab w:val="left" w:pos="2304"/>
          <w:tab w:val="left" w:pos="2880"/>
          <w:tab w:val="left" w:pos="3456"/>
          <w:tab w:val="left" w:pos="3480"/>
          <w:tab w:val="left" w:pos="3600"/>
          <w:tab w:val="left" w:pos="4032"/>
          <w:tab w:val="left" w:pos="4320"/>
          <w:tab w:val="left" w:pos="4608"/>
          <w:tab w:val="left" w:pos="5040"/>
          <w:tab w:val="left" w:pos="5184"/>
          <w:tab w:val="left" w:pos="5760"/>
          <w:tab w:val="left" w:pos="6336"/>
          <w:tab w:val="left" w:pos="6480"/>
          <w:tab w:val="left" w:pos="6912"/>
          <w:tab w:val="left" w:pos="7200"/>
          <w:tab w:val="left" w:pos="7488"/>
          <w:tab w:val="left" w:pos="7920"/>
          <w:tab w:val="left" w:pos="8064"/>
          <w:tab w:val="left" w:pos="8640"/>
          <w:tab w:val="left" w:pos="9216"/>
          <w:tab w:val="left" w:pos="9360"/>
          <w:tab w:val="left" w:pos="9792"/>
          <w:tab w:val="left" w:pos="10080"/>
          <w:tab w:val="left" w:pos="10368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MINE DISCHARGE </w:t>
      </w:r>
      <w:proofErr w:type="gramStart"/>
      <w:r>
        <w:rPr>
          <w:rFonts w:ascii="Arial" w:hAnsi="Arial"/>
          <w:color w:val="000000"/>
          <w:sz w:val="20"/>
        </w:rPr>
        <w:t>STATIONS  -</w:t>
      </w:r>
      <w:proofErr w:type="gramEnd"/>
      <w:r>
        <w:rPr>
          <w:rFonts w:ascii="Arial" w:hAnsi="Arial"/>
          <w:color w:val="000000"/>
          <w:sz w:val="20"/>
        </w:rPr>
        <w:t xml:space="preserve"> 4 Stations</w:t>
      </w:r>
    </w:p>
    <w:p w:rsidR="0097265E" w:rsidRDefault="0097265E" w:rsidP="0097265E">
      <w:pPr>
        <w:widowControl w:val="0"/>
        <w:tabs>
          <w:tab w:val="left" w:pos="-1350"/>
          <w:tab w:val="left" w:pos="-99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5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spacing w:line="215" w:lineRule="auto"/>
        <w:ind w:left="4410" w:hanging="441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  <w:t>CS-12 (Mine #3)</w:t>
      </w:r>
      <w:r>
        <w:rPr>
          <w:rFonts w:ascii="Arial" w:hAnsi="Arial"/>
          <w:color w:val="000000"/>
          <w:sz w:val="20"/>
        </w:rPr>
        <w:tab/>
        <w:t>CS-14 (Mine #1)</w:t>
      </w:r>
      <w:r>
        <w:rPr>
          <w:rFonts w:ascii="Arial" w:hAnsi="Arial"/>
          <w:color w:val="000000"/>
          <w:sz w:val="20"/>
        </w:rPr>
        <w:tab/>
        <w:t>MD-1 (Composite CS-12 &amp; CS-14)</w:t>
      </w:r>
    </w:p>
    <w:p w:rsidR="0097265E" w:rsidRDefault="0097265E" w:rsidP="0097265E">
      <w:pPr>
        <w:widowControl w:val="0"/>
        <w:tabs>
          <w:tab w:val="left" w:pos="-1350"/>
          <w:tab w:val="left" w:pos="-99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5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spacing w:line="215" w:lineRule="auto"/>
        <w:ind w:left="6570" w:hanging="657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  <w:t xml:space="preserve">SRD-1 (Total Mine Site Discharge to </w:t>
      </w:r>
      <w:proofErr w:type="spellStart"/>
      <w:r>
        <w:rPr>
          <w:rFonts w:ascii="Arial" w:hAnsi="Arial"/>
          <w:color w:val="000000"/>
          <w:sz w:val="20"/>
        </w:rPr>
        <w:t>Eccles</w:t>
      </w:r>
      <w:proofErr w:type="spellEnd"/>
      <w:r>
        <w:rPr>
          <w:rFonts w:ascii="Arial" w:hAnsi="Arial"/>
          <w:color w:val="000000"/>
          <w:sz w:val="20"/>
        </w:rPr>
        <w:t xml:space="preserve"> Creek/</w:t>
      </w:r>
      <w:proofErr w:type="spellStart"/>
      <w:r>
        <w:rPr>
          <w:rFonts w:ascii="Arial" w:hAnsi="Arial"/>
          <w:color w:val="000000"/>
          <w:sz w:val="20"/>
        </w:rPr>
        <w:t>Scofield</w:t>
      </w:r>
      <w:proofErr w:type="spellEnd"/>
      <w:r>
        <w:rPr>
          <w:rFonts w:ascii="Arial" w:hAnsi="Arial"/>
          <w:color w:val="000000"/>
          <w:sz w:val="20"/>
        </w:rPr>
        <w:t xml:space="preserve"> Reservoir)*</w:t>
      </w:r>
      <w:r>
        <w:rPr>
          <w:rFonts w:ascii="Arial" w:hAnsi="Arial"/>
          <w:color w:val="000000"/>
          <w:sz w:val="20"/>
        </w:rPr>
        <w:tab/>
      </w:r>
    </w:p>
    <w:p w:rsidR="0097265E" w:rsidRDefault="0097265E" w:rsidP="0097265E">
      <w:pPr>
        <w:widowControl w:val="0"/>
        <w:tabs>
          <w:tab w:val="left" w:pos="-1350"/>
          <w:tab w:val="left" w:pos="-99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5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</w:r>
    </w:p>
    <w:p w:rsidR="0097265E" w:rsidRDefault="0097265E" w:rsidP="0097265E">
      <w:pPr>
        <w:widowControl w:val="0"/>
        <w:tabs>
          <w:tab w:val="left" w:pos="-1350"/>
          <w:tab w:val="left" w:pos="-99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5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FRENCH DRAIN </w:t>
      </w:r>
      <w:proofErr w:type="gramStart"/>
      <w:r>
        <w:rPr>
          <w:rFonts w:ascii="Arial" w:hAnsi="Arial"/>
          <w:color w:val="000000"/>
          <w:sz w:val="20"/>
        </w:rPr>
        <w:t>STATIONS  -</w:t>
      </w:r>
      <w:proofErr w:type="gramEnd"/>
      <w:r>
        <w:rPr>
          <w:rFonts w:ascii="Arial" w:hAnsi="Arial"/>
          <w:color w:val="000000"/>
          <w:sz w:val="20"/>
        </w:rPr>
        <w:t xml:space="preserve"> 1 Station</w:t>
      </w:r>
    </w:p>
    <w:p w:rsidR="0097265E" w:rsidRDefault="0097265E" w:rsidP="0097265E">
      <w:pPr>
        <w:widowControl w:val="0"/>
        <w:tabs>
          <w:tab w:val="left" w:pos="-1350"/>
          <w:tab w:val="left" w:pos="-99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5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  <w:t>CS-13</w:t>
      </w:r>
    </w:p>
    <w:p w:rsidR="0097265E" w:rsidRDefault="0097265E" w:rsidP="0097265E">
      <w:pPr>
        <w:widowControl w:val="0"/>
        <w:tabs>
          <w:tab w:val="left" w:pos="-1350"/>
          <w:tab w:val="left" w:pos="-990"/>
          <w:tab w:val="left" w:pos="-630"/>
          <w:tab w:val="left" w:pos="90"/>
          <w:tab w:val="left" w:pos="810"/>
          <w:tab w:val="left" w:pos="1530"/>
          <w:tab w:val="left" w:pos="2250"/>
          <w:tab w:val="left" w:pos="2970"/>
          <w:tab w:val="left" w:pos="35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spacing w:line="215" w:lineRule="auto"/>
        <w:rPr>
          <w:rFonts w:ascii="Arial" w:hAnsi="Arial"/>
          <w:color w:val="000000"/>
          <w:sz w:val="20"/>
        </w:rPr>
      </w:pPr>
    </w:p>
    <w:p w:rsidR="0097265E" w:rsidRDefault="0097265E" w:rsidP="0097265E">
      <w:pPr>
        <w:widowControl w:val="0"/>
        <w:tabs>
          <w:tab w:val="center" w:pos="5086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  <w:t>HUNTINGTON CANYON</w:t>
      </w:r>
    </w:p>
    <w:p w:rsidR="0097265E" w:rsidRDefault="0097265E" w:rsidP="0097265E">
      <w:pPr>
        <w:widowControl w:val="0"/>
        <w:tabs>
          <w:tab w:val="left" w:pos="-630"/>
          <w:tab w:val="left" w:pos="-342"/>
          <w:tab w:val="left" w:pos="90"/>
          <w:tab w:val="left" w:pos="810"/>
          <w:tab w:val="left" w:pos="1386"/>
          <w:tab w:val="left" w:pos="1530"/>
          <w:tab w:val="left" w:pos="2250"/>
          <w:tab w:val="left" w:pos="2970"/>
          <w:tab w:val="left" w:pos="3114"/>
          <w:tab w:val="left" w:pos="3690"/>
          <w:tab w:val="left" w:pos="4410"/>
          <w:tab w:val="left" w:pos="4842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spacing w:line="215" w:lineRule="auto"/>
        <w:rPr>
          <w:rFonts w:ascii="Arial" w:hAnsi="Arial"/>
          <w:color w:val="000000"/>
          <w:sz w:val="20"/>
        </w:rPr>
      </w:pPr>
    </w:p>
    <w:p w:rsidR="0097265E" w:rsidRDefault="0097265E" w:rsidP="0097265E">
      <w:pPr>
        <w:widowControl w:val="0"/>
        <w:tabs>
          <w:tab w:val="center" w:pos="5086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STREAM </w:t>
      </w:r>
      <w:proofErr w:type="gramStart"/>
      <w:r>
        <w:rPr>
          <w:rFonts w:ascii="Arial" w:hAnsi="Arial"/>
          <w:color w:val="000000"/>
          <w:sz w:val="20"/>
        </w:rPr>
        <w:t>STATIONS  -</w:t>
      </w:r>
      <w:proofErr w:type="gramEnd"/>
      <w:r>
        <w:rPr>
          <w:rFonts w:ascii="Arial" w:hAnsi="Arial"/>
          <w:color w:val="000000"/>
          <w:sz w:val="20"/>
        </w:rPr>
        <w:t xml:space="preserve">  12 Stations</w:t>
      </w:r>
      <w:r>
        <w:rPr>
          <w:rFonts w:ascii="Arial" w:hAnsi="Arial"/>
          <w:color w:val="000000"/>
          <w:sz w:val="20"/>
        </w:rPr>
        <w:tab/>
      </w:r>
    </w:p>
    <w:p w:rsidR="0097265E" w:rsidRDefault="0097265E" w:rsidP="0097265E">
      <w:pPr>
        <w:widowControl w:val="0"/>
        <w:tabs>
          <w:tab w:val="left" w:pos="-630"/>
          <w:tab w:val="left" w:pos="-342"/>
          <w:tab w:val="left" w:pos="90"/>
          <w:tab w:val="left" w:pos="810"/>
          <w:tab w:val="left" w:pos="1386"/>
          <w:tab w:val="left" w:pos="1530"/>
          <w:tab w:val="left" w:pos="2250"/>
          <w:tab w:val="left" w:pos="2970"/>
          <w:tab w:val="left" w:pos="3114"/>
          <w:tab w:val="left" w:pos="3690"/>
          <w:tab w:val="left" w:pos="4410"/>
          <w:tab w:val="left" w:pos="4842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9450"/>
          <w:tab w:val="left" w:pos="10170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</w:p>
    <w:p w:rsidR="0097265E" w:rsidRDefault="0097265E" w:rsidP="0097265E">
      <w:pPr>
        <w:widowControl w:val="0"/>
        <w:tabs>
          <w:tab w:val="left" w:pos="-630"/>
          <w:tab w:val="left" w:pos="-342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10170"/>
        </w:tabs>
        <w:spacing w:line="215" w:lineRule="auto"/>
        <w:ind w:left="8730" w:hanging="873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CS-7 (F-5)</w:t>
      </w:r>
      <w:r>
        <w:rPr>
          <w:rFonts w:ascii="Arial" w:hAnsi="Arial"/>
          <w:color w:val="000000"/>
          <w:sz w:val="20"/>
        </w:rPr>
        <w:tab/>
        <w:t>CS-8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>CS-10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>CS-16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>CS-17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>CS-18</w:t>
      </w:r>
      <w:r>
        <w:rPr>
          <w:rFonts w:ascii="Arial" w:hAnsi="Arial"/>
          <w:color w:val="000000"/>
          <w:sz w:val="20"/>
        </w:rPr>
        <w:tab/>
      </w:r>
    </w:p>
    <w:p w:rsidR="0097265E" w:rsidRDefault="0097265E" w:rsidP="0097265E">
      <w:pPr>
        <w:widowControl w:val="0"/>
        <w:tabs>
          <w:tab w:val="left" w:pos="-630"/>
          <w:tab w:val="left" w:pos="-342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10170"/>
        </w:tabs>
        <w:spacing w:line="215" w:lineRule="auto"/>
        <w:ind w:left="7290" w:hanging="729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CS-22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>CS-23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>UPL-10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 xml:space="preserve">             F-10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>EL-1</w:t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  <w:t>EL-2</w:t>
      </w:r>
    </w:p>
    <w:p w:rsidR="0097265E" w:rsidRDefault="0097265E" w:rsidP="0097265E">
      <w:pPr>
        <w:widowControl w:val="0"/>
        <w:tabs>
          <w:tab w:val="left" w:pos="-630"/>
          <w:tab w:val="left" w:pos="-342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10170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  <w:r>
        <w:rPr>
          <w:rFonts w:ascii="Arial" w:hAnsi="Arial"/>
          <w:color w:val="000000"/>
          <w:sz w:val="20"/>
        </w:rPr>
        <w:tab/>
      </w:r>
    </w:p>
    <w:p w:rsidR="0097265E" w:rsidRDefault="0097265E" w:rsidP="0097265E">
      <w:pPr>
        <w:widowControl w:val="0"/>
        <w:tabs>
          <w:tab w:val="left" w:pos="-630"/>
          <w:tab w:val="left" w:pos="-342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10170"/>
        </w:tabs>
        <w:spacing w:line="215" w:lineRule="auto"/>
        <w:rPr>
          <w:rFonts w:ascii="Arial" w:hAnsi="Arial"/>
          <w:color w:val="000000"/>
          <w:sz w:val="20"/>
        </w:rPr>
      </w:pPr>
    </w:p>
    <w:p w:rsidR="0097265E" w:rsidRDefault="0097265E" w:rsidP="0097265E">
      <w:pPr>
        <w:widowControl w:val="0"/>
        <w:tabs>
          <w:tab w:val="left" w:pos="-630"/>
          <w:tab w:val="left" w:pos="-342"/>
          <w:tab w:val="left" w:pos="90"/>
          <w:tab w:val="left" w:pos="810"/>
          <w:tab w:val="left" w:pos="1530"/>
          <w:tab w:val="left" w:pos="2250"/>
          <w:tab w:val="left" w:pos="2970"/>
          <w:tab w:val="left" w:pos="3690"/>
          <w:tab w:val="left" w:pos="4410"/>
          <w:tab w:val="left" w:pos="5130"/>
          <w:tab w:val="left" w:pos="5850"/>
          <w:tab w:val="left" w:pos="6570"/>
          <w:tab w:val="left" w:pos="7290"/>
          <w:tab w:val="left" w:pos="8010"/>
          <w:tab w:val="left" w:pos="8730"/>
          <w:tab w:val="left" w:pos="10170"/>
        </w:tabs>
        <w:spacing w:line="215" w:lineRule="auto"/>
        <w:rPr>
          <w:rFonts w:ascii="Arial" w:hAnsi="Arial"/>
          <w:color w:val="000000"/>
          <w:sz w:val="20"/>
        </w:rPr>
      </w:pPr>
    </w:p>
    <w:p w:rsidR="0097265E" w:rsidRDefault="0097265E" w:rsidP="0097265E">
      <w:pPr>
        <w:widowControl w:val="0"/>
        <w:tabs>
          <w:tab w:val="center" w:pos="5086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  <w:t>WASTE ROCK DISPOSAL SITE</w:t>
      </w:r>
    </w:p>
    <w:p w:rsidR="0097265E" w:rsidRDefault="0097265E" w:rsidP="0097265E">
      <w:pPr>
        <w:widowControl w:val="0"/>
        <w:tabs>
          <w:tab w:val="left" w:pos="-342"/>
          <w:tab w:val="left" w:pos="1962"/>
          <w:tab w:val="left" w:pos="4266"/>
          <w:tab w:val="left" w:pos="6570"/>
        </w:tabs>
        <w:spacing w:line="215" w:lineRule="auto"/>
        <w:rPr>
          <w:rFonts w:ascii="Arial" w:hAnsi="Arial"/>
          <w:color w:val="000000"/>
          <w:sz w:val="20"/>
        </w:rPr>
      </w:pPr>
    </w:p>
    <w:p w:rsidR="0097265E" w:rsidRDefault="0097265E" w:rsidP="0097265E">
      <w:pPr>
        <w:widowControl w:val="0"/>
        <w:tabs>
          <w:tab w:val="left" w:pos="-342"/>
          <w:tab w:val="left" w:pos="1962"/>
          <w:tab w:val="left" w:pos="4266"/>
          <w:tab w:val="left" w:pos="6570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STREAM </w:t>
      </w:r>
      <w:proofErr w:type="gramStart"/>
      <w:r>
        <w:rPr>
          <w:rFonts w:ascii="Arial" w:hAnsi="Arial"/>
          <w:color w:val="000000"/>
          <w:sz w:val="20"/>
        </w:rPr>
        <w:t>STATIONS  -</w:t>
      </w:r>
      <w:proofErr w:type="gramEnd"/>
      <w:r>
        <w:rPr>
          <w:rFonts w:ascii="Arial" w:hAnsi="Arial"/>
          <w:color w:val="000000"/>
          <w:sz w:val="20"/>
        </w:rPr>
        <w:t xml:space="preserve"> 4 Stations</w:t>
      </w:r>
    </w:p>
    <w:p w:rsidR="0097265E" w:rsidRDefault="0097265E" w:rsidP="0097265E">
      <w:pPr>
        <w:widowControl w:val="0"/>
        <w:tabs>
          <w:tab w:val="left" w:pos="-342"/>
          <w:tab w:val="left" w:pos="1962"/>
          <w:tab w:val="left" w:pos="4266"/>
          <w:tab w:val="left" w:pos="6570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  <w:t>WRDS #</w:t>
      </w:r>
      <w:proofErr w:type="gramStart"/>
      <w:r>
        <w:rPr>
          <w:rFonts w:ascii="Arial" w:hAnsi="Arial"/>
          <w:color w:val="000000"/>
          <w:sz w:val="20"/>
        </w:rPr>
        <w:t>1  WRDS</w:t>
      </w:r>
      <w:proofErr w:type="gramEnd"/>
      <w:r>
        <w:rPr>
          <w:rFonts w:ascii="Arial" w:hAnsi="Arial"/>
          <w:color w:val="000000"/>
          <w:sz w:val="20"/>
        </w:rPr>
        <w:t xml:space="preserve"> #2     WRDS #3     WRDS #4</w:t>
      </w:r>
    </w:p>
    <w:p w:rsidR="0097265E" w:rsidRDefault="0097265E" w:rsidP="0097265E">
      <w:pPr>
        <w:widowControl w:val="0"/>
        <w:tabs>
          <w:tab w:val="left" w:pos="-342"/>
          <w:tab w:val="left" w:pos="1962"/>
          <w:tab w:val="left" w:pos="4266"/>
          <w:tab w:val="left" w:pos="6570"/>
        </w:tabs>
        <w:spacing w:line="215" w:lineRule="auto"/>
        <w:rPr>
          <w:rFonts w:ascii="Arial" w:hAnsi="Arial"/>
          <w:color w:val="000000"/>
          <w:sz w:val="20"/>
        </w:rPr>
      </w:pPr>
    </w:p>
    <w:p w:rsidR="0097265E" w:rsidRDefault="0097265E" w:rsidP="0097265E">
      <w:pPr>
        <w:widowControl w:val="0"/>
        <w:tabs>
          <w:tab w:val="center" w:pos="5086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  <w:t>GROUNDWATER STATIONS</w:t>
      </w:r>
    </w:p>
    <w:p w:rsidR="0097265E" w:rsidRDefault="00F236D2" w:rsidP="0097265E">
      <w:pPr>
        <w:widowControl w:val="0"/>
        <w:tabs>
          <w:tab w:val="left" w:pos="-342"/>
          <w:tab w:val="left" w:pos="1962"/>
          <w:tab w:val="left" w:pos="4266"/>
          <w:tab w:val="left" w:pos="6570"/>
        </w:tabs>
        <w:spacing w:line="215" w:lineRule="auto"/>
        <w:rPr>
          <w:rFonts w:ascii="Arial" w:hAnsi="Arial"/>
          <w:color w:val="000000"/>
          <w:sz w:val="20"/>
        </w:rPr>
      </w:pPr>
      <w:proofErr w:type="gramStart"/>
      <w:r>
        <w:rPr>
          <w:rFonts w:ascii="Arial" w:hAnsi="Arial"/>
          <w:color w:val="000000"/>
          <w:sz w:val="20"/>
        </w:rPr>
        <w:t>SPRINGS  -</w:t>
      </w:r>
      <w:proofErr w:type="gramEnd"/>
      <w:r>
        <w:rPr>
          <w:rFonts w:ascii="Arial" w:hAnsi="Arial"/>
          <w:color w:val="000000"/>
          <w:sz w:val="20"/>
        </w:rPr>
        <w:t xml:space="preserve"> 27</w:t>
      </w:r>
      <w:r w:rsidR="0097265E">
        <w:rPr>
          <w:rFonts w:ascii="Arial" w:hAnsi="Arial"/>
          <w:color w:val="000000"/>
          <w:sz w:val="20"/>
        </w:rPr>
        <w:t xml:space="preserve"> Stations</w:t>
      </w:r>
    </w:p>
    <w:tbl>
      <w:tblPr>
        <w:tblW w:w="0" w:type="auto"/>
        <w:tblInd w:w="1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48"/>
        <w:gridCol w:w="1448"/>
        <w:gridCol w:w="1448"/>
        <w:gridCol w:w="1448"/>
        <w:gridCol w:w="1448"/>
        <w:gridCol w:w="1448"/>
        <w:gridCol w:w="1480"/>
      </w:tblGrid>
      <w:tr w:rsidR="0097265E" w:rsidTr="009B087F">
        <w:trPr>
          <w:cantSplit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S10-1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S12-1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S13-2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S13-7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S14-4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S15-3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S17-2</w:t>
            </w:r>
          </w:p>
        </w:tc>
      </w:tr>
      <w:tr w:rsidR="0097265E" w:rsidTr="009B087F">
        <w:trPr>
          <w:cantSplit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S22-5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S22-11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S23-4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S24-1 Sulfur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S24-12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S26-13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S34-12</w:t>
            </w:r>
          </w:p>
        </w:tc>
      </w:tr>
      <w:tr w:rsidR="0097265E" w:rsidTr="009B087F">
        <w:trPr>
          <w:cantSplit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S35-8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S36-12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2-413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3-290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WQ1-39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WQ3-6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WQ3-26</w:t>
            </w:r>
          </w:p>
        </w:tc>
      </w:tr>
    </w:tbl>
    <w:p w:rsidR="0097265E" w:rsidRDefault="0097265E" w:rsidP="0097265E">
      <w:pPr>
        <w:widowControl w:val="0"/>
        <w:tabs>
          <w:tab w:val="left" w:pos="-342"/>
          <w:tab w:val="left" w:pos="1386"/>
          <w:tab w:val="left" w:pos="3114"/>
          <w:tab w:val="left" w:pos="4842"/>
          <w:tab w:val="left" w:pos="6570"/>
        </w:tabs>
        <w:spacing w:line="215" w:lineRule="auto"/>
        <w:rPr>
          <w:rFonts w:ascii="Arial" w:hAnsi="Arial"/>
          <w:vanish/>
          <w:color w:val="000000"/>
          <w:sz w:val="20"/>
        </w:rPr>
      </w:pPr>
    </w:p>
    <w:tbl>
      <w:tblPr>
        <w:tblW w:w="0" w:type="auto"/>
        <w:tblInd w:w="1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48"/>
        <w:gridCol w:w="1448"/>
        <w:gridCol w:w="1448"/>
        <w:gridCol w:w="1448"/>
        <w:gridCol w:w="1448"/>
        <w:gridCol w:w="1448"/>
        <w:gridCol w:w="1480"/>
      </w:tblGrid>
      <w:tr w:rsidR="0097265E" w:rsidTr="009B087F">
        <w:trPr>
          <w:cantSplit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WQ3-41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WQ3-43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WQ4-12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8-253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WQ1-1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WQ36-1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79504A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rPr>
                <w:rFonts w:ascii="Arial" w:hAnsi="Arial"/>
                <w:color w:val="000000"/>
                <w:sz w:val="20"/>
              </w:rPr>
            </w:pPr>
            <w:del w:id="0" w:author="Galecki, Gregg" w:date="2012-10-16T15:00:00Z">
              <w:r w:rsidDel="004634F3">
                <w:rPr>
                  <w:rFonts w:ascii="Arial" w:hAnsi="Arial"/>
                  <w:color w:val="000000"/>
                  <w:sz w:val="20"/>
                </w:rPr>
                <w:delText xml:space="preserve">     </w:delText>
              </w:r>
            </w:del>
            <w:ins w:id="1" w:author="Galecki, Gregg" w:date="2012-10-16T15:00:00Z">
              <w:r w:rsidR="004634F3">
                <w:rPr>
                  <w:rFonts w:ascii="Arial" w:hAnsi="Arial"/>
                  <w:color w:val="000000"/>
                  <w:sz w:val="20"/>
                </w:rPr>
                <w:t>S25-32</w:t>
              </w:r>
            </w:ins>
          </w:p>
        </w:tc>
      </w:tr>
    </w:tbl>
    <w:p w:rsidR="0097265E" w:rsidRDefault="004634F3" w:rsidP="0097265E">
      <w:pPr>
        <w:widowControl w:val="0"/>
        <w:tabs>
          <w:tab w:val="left" w:pos="-342"/>
          <w:tab w:val="left" w:pos="1386"/>
          <w:tab w:val="left" w:pos="3114"/>
          <w:tab w:val="left" w:pos="4842"/>
          <w:tab w:val="left" w:pos="6570"/>
        </w:tabs>
        <w:spacing w:line="215" w:lineRule="auto"/>
        <w:rPr>
          <w:rFonts w:ascii="Arial" w:hAnsi="Arial"/>
          <w:color w:val="000000"/>
          <w:sz w:val="20"/>
        </w:rPr>
      </w:pPr>
      <w:ins w:id="2" w:author="Galecki, Gregg" w:date="2012-10-16T15:00:00Z">
        <w:r>
          <w:rPr>
            <w:rFonts w:ascii="Arial" w:hAnsi="Arial"/>
            <w:color w:val="000000"/>
            <w:sz w:val="20"/>
          </w:rPr>
          <w:t xml:space="preserve">        S26-1</w:t>
        </w:r>
      </w:ins>
    </w:p>
    <w:p w:rsidR="0097265E" w:rsidRDefault="0097265E" w:rsidP="0097265E">
      <w:pPr>
        <w:widowControl w:val="0"/>
        <w:tabs>
          <w:tab w:val="center" w:pos="5086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</w:r>
    </w:p>
    <w:p w:rsidR="0097265E" w:rsidRDefault="0097265E" w:rsidP="0097265E">
      <w:pPr>
        <w:widowControl w:val="0"/>
        <w:tabs>
          <w:tab w:val="left" w:pos="-342"/>
          <w:tab w:val="left" w:pos="1386"/>
          <w:tab w:val="left" w:pos="3114"/>
          <w:tab w:val="left" w:pos="4842"/>
          <w:tab w:val="left" w:pos="6570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WELLS (MONITORING) - 1 Well Stations</w:t>
      </w:r>
    </w:p>
    <w:tbl>
      <w:tblPr>
        <w:tblW w:w="0" w:type="auto"/>
        <w:tblInd w:w="1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27"/>
        <w:gridCol w:w="2027"/>
        <w:gridCol w:w="2027"/>
        <w:gridCol w:w="2282"/>
        <w:gridCol w:w="1807"/>
      </w:tblGrid>
      <w:tr w:rsidR="0097265E" w:rsidTr="009B087F">
        <w:trPr>
          <w:cantSplit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W79-10-1B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W79-14-2A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W79-26-1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W79-35-1A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W79-35-1B</w:t>
            </w:r>
          </w:p>
        </w:tc>
      </w:tr>
      <w:tr w:rsidR="0097265E" w:rsidTr="009B087F">
        <w:trPr>
          <w:cantSplit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92-91-03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W2-1(98-2-1)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W20-4-1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W20-4-2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W99-4-1</w:t>
            </w:r>
          </w:p>
        </w:tc>
      </w:tr>
      <w:tr w:rsidR="0097265E" w:rsidTr="009B087F">
        <w:trPr>
          <w:cantSplit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W99-21-1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 W20- 28-1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JC-1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JC-3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91-26-1</w:t>
            </w:r>
          </w:p>
        </w:tc>
      </w:tr>
      <w:tr w:rsidR="0097265E" w:rsidTr="009B087F">
        <w:trPr>
          <w:cantSplit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91-35-1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ELD-1 (Total of JC-1 and JC-3)*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W08-1-5</w:t>
            </w:r>
          </w:p>
          <w:p w:rsidR="0097265E" w:rsidRDefault="0097265E" w:rsidP="009B087F">
            <w:pPr>
              <w:widowControl w:val="0"/>
              <w:tabs>
                <w:tab w:val="right" w:pos="1788"/>
              </w:tabs>
              <w:spacing w:line="215" w:lineRule="auto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ab/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WC-1 thru WC-9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97265E" w:rsidRDefault="0097265E" w:rsidP="009B087F">
            <w:pPr>
              <w:widowControl w:val="0"/>
              <w:tabs>
                <w:tab w:val="left" w:pos="-342"/>
                <w:tab w:val="left" w:pos="1386"/>
                <w:tab w:val="left" w:pos="3114"/>
                <w:tab w:val="left" w:pos="4842"/>
                <w:tab w:val="left" w:pos="6570"/>
              </w:tabs>
              <w:spacing w:line="215" w:lineRule="auto"/>
              <w:jc w:val="center"/>
              <w:rPr>
                <w:rFonts w:ascii="Arial" w:hAnsi="Arial"/>
                <w:color w:val="000000"/>
                <w:sz w:val="20"/>
              </w:rPr>
            </w:pPr>
          </w:p>
        </w:tc>
      </w:tr>
    </w:tbl>
    <w:p w:rsidR="0097265E" w:rsidRDefault="0097265E" w:rsidP="0097265E">
      <w:pPr>
        <w:widowControl w:val="0"/>
        <w:tabs>
          <w:tab w:val="left" w:pos="-342"/>
          <w:tab w:val="left" w:pos="1386"/>
          <w:tab w:val="left" w:pos="3114"/>
          <w:tab w:val="left" w:pos="4842"/>
          <w:tab w:val="left" w:pos="6570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WELLS, CULINARY -Referenced but not monitored</w:t>
      </w:r>
    </w:p>
    <w:p w:rsidR="0097265E" w:rsidRDefault="0097265E" w:rsidP="0097265E">
      <w:pPr>
        <w:widowControl w:val="0"/>
        <w:tabs>
          <w:tab w:val="left" w:pos="-342"/>
          <w:tab w:val="left" w:pos="1386"/>
          <w:tab w:val="left" w:pos="3114"/>
          <w:tab w:val="left" w:pos="4842"/>
          <w:tab w:val="left" w:pos="6570"/>
        </w:tabs>
        <w:spacing w:line="215" w:lineRule="auto"/>
        <w:ind w:left="4842" w:hanging="4842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ab/>
        <w:t>W13-1</w:t>
      </w:r>
      <w:r>
        <w:rPr>
          <w:rFonts w:ascii="Arial" w:hAnsi="Arial"/>
          <w:color w:val="000000"/>
          <w:sz w:val="20"/>
        </w:rPr>
        <w:tab/>
        <w:t>W13-2</w:t>
      </w:r>
      <w:r>
        <w:rPr>
          <w:rFonts w:ascii="Arial" w:hAnsi="Arial"/>
          <w:color w:val="000000"/>
          <w:sz w:val="20"/>
        </w:rPr>
        <w:tab/>
        <w:t>W17-1</w:t>
      </w:r>
      <w:r>
        <w:rPr>
          <w:rFonts w:ascii="Arial" w:hAnsi="Arial"/>
          <w:color w:val="000000"/>
          <w:sz w:val="20"/>
        </w:rPr>
        <w:tab/>
        <w:t>W17-3       W24-1</w:t>
      </w:r>
    </w:p>
    <w:p w:rsidR="0097265E" w:rsidRDefault="0097265E" w:rsidP="0097265E">
      <w:pPr>
        <w:widowControl w:val="0"/>
        <w:tabs>
          <w:tab w:val="left" w:pos="-342"/>
          <w:tab w:val="left" w:pos="1386"/>
          <w:tab w:val="left" w:pos="3114"/>
          <w:tab w:val="left" w:pos="4842"/>
          <w:tab w:val="left" w:pos="6570"/>
        </w:tabs>
        <w:spacing w:line="215" w:lineRule="auto"/>
        <w:rPr>
          <w:rFonts w:ascii="Arial" w:hAnsi="Arial"/>
          <w:color w:val="000000"/>
          <w:sz w:val="20"/>
        </w:rPr>
      </w:pPr>
    </w:p>
    <w:p w:rsidR="0097265E" w:rsidRDefault="0097265E" w:rsidP="0097265E">
      <w:pPr>
        <w:widowControl w:val="0"/>
        <w:tabs>
          <w:tab w:val="left" w:pos="-342"/>
          <w:tab w:val="left" w:pos="1386"/>
          <w:tab w:val="left" w:pos="3114"/>
          <w:tab w:val="left" w:pos="4842"/>
          <w:tab w:val="left" w:pos="6570"/>
        </w:tabs>
        <w:spacing w:line="215" w:lineRule="auto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NATIONAL POLLUTION DISCHARGE ELIMINATION SYSTEM (NPDES)</w:t>
      </w:r>
    </w:p>
    <w:p w:rsidR="0097265E" w:rsidRDefault="0097265E" w:rsidP="0097265E">
      <w:pPr>
        <w:widowControl w:val="0"/>
        <w:tabs>
          <w:tab w:val="left" w:pos="-342"/>
          <w:tab w:val="left" w:pos="1386"/>
          <w:tab w:val="left" w:pos="3114"/>
          <w:tab w:val="left" w:pos="4842"/>
          <w:tab w:val="left" w:pos="6570"/>
        </w:tabs>
        <w:spacing w:line="215" w:lineRule="auto"/>
        <w:rPr>
          <w:rFonts w:ascii="Arial" w:hAnsi="Arial"/>
          <w:color w:val="000000"/>
          <w:sz w:val="20"/>
        </w:rPr>
      </w:pPr>
      <w:proofErr w:type="gramStart"/>
      <w:r>
        <w:rPr>
          <w:rFonts w:ascii="Arial" w:hAnsi="Arial"/>
          <w:color w:val="000000"/>
          <w:sz w:val="20"/>
        </w:rPr>
        <w:t>001  Portal</w:t>
      </w:r>
      <w:proofErr w:type="gramEnd"/>
      <w:r>
        <w:rPr>
          <w:rFonts w:ascii="Arial" w:hAnsi="Arial"/>
          <w:color w:val="000000"/>
          <w:sz w:val="20"/>
        </w:rPr>
        <w:t xml:space="preserve"> Area      002  </w:t>
      </w:r>
      <w:proofErr w:type="spellStart"/>
      <w:r>
        <w:rPr>
          <w:rFonts w:ascii="Arial" w:hAnsi="Arial"/>
          <w:color w:val="000000"/>
          <w:sz w:val="20"/>
        </w:rPr>
        <w:t>Loadout</w:t>
      </w:r>
      <w:proofErr w:type="spellEnd"/>
      <w:r>
        <w:rPr>
          <w:rFonts w:ascii="Arial" w:hAnsi="Arial"/>
          <w:color w:val="000000"/>
          <w:sz w:val="20"/>
        </w:rPr>
        <w:t xml:space="preserve"> Area      003  Waste Rock Area    004 Winter Quarters JC-3 James Canyon</w:t>
      </w:r>
    </w:p>
    <w:p w:rsidR="0097265E" w:rsidRDefault="0097265E" w:rsidP="0097265E">
      <w:pPr>
        <w:widowControl w:val="0"/>
        <w:tabs>
          <w:tab w:val="left" w:pos="-342"/>
          <w:tab w:val="left" w:pos="1386"/>
          <w:tab w:val="left" w:pos="3114"/>
          <w:tab w:val="left" w:pos="4842"/>
          <w:tab w:val="left" w:pos="6570"/>
        </w:tabs>
        <w:spacing w:line="215" w:lineRule="auto"/>
        <w:rPr>
          <w:rFonts w:ascii="Arial" w:hAnsi="Arial"/>
          <w:color w:val="000000"/>
          <w:sz w:val="20"/>
        </w:rPr>
      </w:pPr>
    </w:p>
    <w:p w:rsidR="0097265E" w:rsidRDefault="0097265E" w:rsidP="0097265E">
      <w:pPr>
        <w:widowControl w:val="0"/>
        <w:tabs>
          <w:tab w:val="left" w:pos="-342"/>
          <w:tab w:val="left" w:pos="1386"/>
          <w:tab w:val="left" w:pos="3114"/>
          <w:tab w:val="left" w:pos="4842"/>
          <w:tab w:val="left" w:pos="6570"/>
        </w:tabs>
        <w:spacing w:line="215" w:lineRule="auto"/>
        <w:rPr>
          <w:rFonts w:ascii="Arial" w:hAnsi="Arial"/>
          <w:color w:val="000000"/>
          <w:sz w:val="22"/>
        </w:rPr>
      </w:pPr>
      <w:proofErr w:type="gramStart"/>
      <w:r>
        <w:rPr>
          <w:rFonts w:ascii="Arial" w:hAnsi="Arial"/>
          <w:color w:val="000000"/>
          <w:sz w:val="20"/>
        </w:rPr>
        <w:t>*  Sites</w:t>
      </w:r>
      <w:proofErr w:type="gramEnd"/>
      <w:r>
        <w:rPr>
          <w:rFonts w:ascii="Arial" w:hAnsi="Arial"/>
          <w:color w:val="000000"/>
          <w:sz w:val="20"/>
        </w:rPr>
        <w:t xml:space="preserve"> are monitored for total flow only and the results are reported to the Division on a monthly basis.</w:t>
      </w:r>
    </w:p>
    <w:p w:rsidR="001A7E26" w:rsidRPr="0097265E" w:rsidRDefault="0097265E" w:rsidP="0097265E">
      <w:pPr>
        <w:widowControl w:val="0"/>
        <w:tabs>
          <w:tab w:val="left" w:pos="-342"/>
          <w:tab w:val="left" w:pos="1386"/>
          <w:tab w:val="left" w:pos="3114"/>
          <w:tab w:val="left" w:pos="4842"/>
          <w:tab w:val="left" w:pos="6570"/>
        </w:tabs>
        <w:spacing w:line="215" w:lineRule="auto"/>
        <w:rPr>
          <w:rFonts w:ascii="Arial" w:hAnsi="Arial"/>
          <w:color w:val="000000"/>
          <w:sz w:val="21"/>
        </w:rPr>
      </w:pPr>
      <w:r>
        <w:rPr>
          <w:rFonts w:ascii="Arial" w:hAnsi="Arial"/>
          <w:color w:val="000000"/>
          <w:sz w:val="20"/>
        </w:rPr>
        <w:t xml:space="preserve">Revised </w:t>
      </w:r>
      <w:del w:id="3" w:author="Galecki, Gregg" w:date="2012-10-16T15:00:00Z">
        <w:r w:rsidDel="004634F3">
          <w:rPr>
            <w:rFonts w:ascii="Arial" w:hAnsi="Arial"/>
            <w:color w:val="000000"/>
            <w:sz w:val="20"/>
          </w:rPr>
          <w:delText>9-16-10</w:delText>
        </w:r>
      </w:del>
      <w:ins w:id="4" w:author="Galecki, Gregg" w:date="2012-10-16T15:00:00Z">
        <w:r w:rsidR="004634F3">
          <w:rPr>
            <w:rFonts w:ascii="Arial" w:hAnsi="Arial"/>
            <w:color w:val="000000"/>
            <w:sz w:val="20"/>
          </w:rPr>
          <w:t>10-19-12</w:t>
        </w:r>
      </w:ins>
      <w:bookmarkStart w:id="5" w:name="_GoBack"/>
      <w:bookmarkEnd w:id="5"/>
      <w:r>
        <w:rPr>
          <w:rFonts w:ascii="Arial" w:hAnsi="Arial"/>
          <w:color w:val="000000"/>
          <w:sz w:val="20"/>
        </w:rPr>
        <w:t xml:space="preserve">    </w:t>
      </w:r>
      <w:r>
        <w:rPr>
          <w:rFonts w:ascii="Arial" w:hAnsi="Arial"/>
          <w:color w:val="000000"/>
          <w:sz w:val="20"/>
        </w:rPr>
        <w:tab/>
        <w:t xml:space="preserve">              </w:t>
      </w:r>
      <w:r>
        <w:rPr>
          <w:rFonts w:ascii="Courier" w:hAnsi="Courier"/>
          <w:color w:val="000000"/>
          <w:sz w:val="20"/>
        </w:rPr>
        <w:t>2-38</w:t>
      </w:r>
    </w:p>
    <w:sectPr w:rsidR="001A7E26" w:rsidRPr="0097265E" w:rsidSect="0097265E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5E"/>
    <w:rsid w:val="001A7E26"/>
    <w:rsid w:val="004634F3"/>
    <w:rsid w:val="0079504A"/>
    <w:rsid w:val="0097265E"/>
    <w:rsid w:val="00EE6CB6"/>
    <w:rsid w:val="00F2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6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6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 Coal, Inc.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Atwood, Kathi</dc:creator>
  <cp:lastModifiedBy>Galecki, Gregg</cp:lastModifiedBy>
  <cp:revision>2</cp:revision>
  <dcterms:created xsi:type="dcterms:W3CDTF">2012-10-16T21:01:00Z</dcterms:created>
  <dcterms:modified xsi:type="dcterms:W3CDTF">2012-10-16T21:01:00Z</dcterms:modified>
</cp:coreProperties>
</file>